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A35FB" w14:textId="1F90176F" w:rsidR="008D2BBB" w:rsidRDefault="0099429A">
      <w:pPr>
        <w:widowControl/>
        <w:spacing w:line="360" w:lineRule="auto"/>
        <w:jc w:val="center"/>
        <w:rPr>
          <w:rFonts w:eastAsia="仿宋"/>
          <w:b/>
          <w:color w:val="000000"/>
          <w:kern w:val="0"/>
          <w:sz w:val="36"/>
          <w:szCs w:val="36"/>
        </w:rPr>
      </w:pPr>
      <w:r>
        <w:rPr>
          <w:rFonts w:eastAsia="仿宋"/>
          <w:b/>
          <w:color w:val="000000"/>
          <w:kern w:val="0"/>
          <w:sz w:val="36"/>
          <w:szCs w:val="36"/>
        </w:rPr>
        <w:t>202</w:t>
      </w:r>
      <w:r w:rsidR="00D84DFE">
        <w:rPr>
          <w:rFonts w:eastAsia="仿宋"/>
          <w:b/>
          <w:color w:val="000000"/>
          <w:kern w:val="0"/>
          <w:sz w:val="36"/>
          <w:szCs w:val="36"/>
        </w:rPr>
        <w:t>6</w:t>
      </w:r>
      <w:r>
        <w:rPr>
          <w:rFonts w:eastAsia="仿宋" w:hint="eastAsia"/>
          <w:b/>
          <w:color w:val="000000"/>
          <w:kern w:val="0"/>
          <w:sz w:val="36"/>
          <w:szCs w:val="36"/>
        </w:rPr>
        <w:t>年植物</w:t>
      </w:r>
      <w:proofErr w:type="gramStart"/>
      <w:r>
        <w:rPr>
          <w:rFonts w:eastAsia="仿宋" w:hint="eastAsia"/>
          <w:b/>
          <w:color w:val="000000"/>
          <w:kern w:val="0"/>
          <w:sz w:val="36"/>
          <w:szCs w:val="36"/>
        </w:rPr>
        <w:t>学科免推生</w:t>
      </w:r>
      <w:proofErr w:type="gramEnd"/>
      <w:r>
        <w:rPr>
          <w:rFonts w:eastAsia="仿宋" w:hint="eastAsia"/>
          <w:b/>
          <w:color w:val="000000"/>
          <w:kern w:val="0"/>
          <w:sz w:val="36"/>
          <w:szCs w:val="36"/>
        </w:rPr>
        <w:t>复试办法</w:t>
      </w:r>
    </w:p>
    <w:p w14:paraId="10559AE1" w14:textId="77777777" w:rsidR="008D2BBB" w:rsidRDefault="008D2BBB">
      <w:pPr>
        <w:widowControl/>
        <w:snapToGrid w:val="0"/>
        <w:spacing w:line="400" w:lineRule="exact"/>
        <w:jc w:val="left"/>
        <w:rPr>
          <w:b/>
          <w:color w:val="000000"/>
          <w:kern w:val="0"/>
          <w:sz w:val="24"/>
        </w:rPr>
      </w:pPr>
    </w:p>
    <w:p w14:paraId="3F236229" w14:textId="77777777" w:rsidR="008D2BBB" w:rsidRDefault="0099429A">
      <w:pPr>
        <w:widowControl/>
        <w:snapToGrid w:val="0"/>
        <w:spacing w:line="360" w:lineRule="auto"/>
        <w:rPr>
          <w:rFonts w:eastAsia="黑体"/>
          <w:b/>
          <w:color w:val="000000"/>
          <w:kern w:val="0"/>
          <w:sz w:val="24"/>
        </w:rPr>
      </w:pPr>
      <w:r>
        <w:rPr>
          <w:rFonts w:eastAsia="黑体"/>
          <w:b/>
          <w:color w:val="000000"/>
          <w:kern w:val="0"/>
          <w:sz w:val="24"/>
        </w:rPr>
        <w:t>1</w:t>
      </w:r>
      <w:r>
        <w:rPr>
          <w:rFonts w:eastAsia="黑体" w:hint="eastAsia"/>
          <w:b/>
          <w:color w:val="000000"/>
          <w:kern w:val="0"/>
          <w:sz w:val="24"/>
        </w:rPr>
        <w:t>.</w:t>
      </w:r>
      <w:r>
        <w:rPr>
          <w:rFonts w:eastAsia="黑体"/>
          <w:b/>
          <w:color w:val="000000"/>
          <w:kern w:val="0"/>
          <w:sz w:val="24"/>
        </w:rPr>
        <w:t xml:space="preserve"> </w:t>
      </w:r>
      <w:r>
        <w:rPr>
          <w:rFonts w:eastAsia="黑体" w:hint="eastAsia"/>
          <w:b/>
          <w:color w:val="000000"/>
          <w:kern w:val="0"/>
          <w:sz w:val="24"/>
        </w:rPr>
        <w:t>复试安排</w:t>
      </w:r>
    </w:p>
    <w:p w14:paraId="4B79901E" w14:textId="058FAF1F" w:rsidR="008D2BBB" w:rsidRDefault="0099429A">
      <w:pPr>
        <w:widowControl/>
        <w:snapToGrid w:val="0"/>
        <w:spacing w:line="360" w:lineRule="auto"/>
        <w:ind w:firstLineChars="200" w:firstLine="482"/>
        <w:jc w:val="left"/>
        <w:rPr>
          <w:color w:val="000000"/>
          <w:kern w:val="0"/>
          <w:sz w:val="24"/>
        </w:rPr>
      </w:pPr>
      <w:r>
        <w:rPr>
          <w:rFonts w:hint="eastAsia"/>
          <w:b/>
          <w:color w:val="000000"/>
          <w:kern w:val="0"/>
          <w:sz w:val="24"/>
        </w:rPr>
        <w:t>（</w:t>
      </w:r>
      <w:r>
        <w:rPr>
          <w:b/>
          <w:color w:val="000000"/>
          <w:kern w:val="0"/>
          <w:sz w:val="24"/>
        </w:rPr>
        <w:t>1</w:t>
      </w:r>
      <w:r>
        <w:rPr>
          <w:rFonts w:hint="eastAsia"/>
          <w:b/>
          <w:color w:val="000000"/>
          <w:kern w:val="0"/>
          <w:sz w:val="24"/>
        </w:rPr>
        <w:t>）</w:t>
      </w:r>
      <w:r>
        <w:rPr>
          <w:rFonts w:hint="eastAsia"/>
          <w:b/>
          <w:bCs/>
          <w:color w:val="000000"/>
          <w:kern w:val="0"/>
          <w:sz w:val="24"/>
        </w:rPr>
        <w:t>复试</w:t>
      </w:r>
      <w:r>
        <w:rPr>
          <w:rFonts w:hint="eastAsia"/>
          <w:b/>
          <w:color w:val="000000"/>
          <w:kern w:val="0"/>
          <w:sz w:val="24"/>
        </w:rPr>
        <w:t>时间</w:t>
      </w:r>
      <w:r>
        <w:rPr>
          <w:rFonts w:hint="eastAsia"/>
          <w:color w:val="000000"/>
          <w:kern w:val="0"/>
          <w:sz w:val="24"/>
        </w:rPr>
        <w:t>：</w:t>
      </w:r>
      <w:r>
        <w:rPr>
          <w:color w:val="000000"/>
          <w:kern w:val="0"/>
          <w:sz w:val="24"/>
        </w:rPr>
        <w:t>202</w:t>
      </w:r>
      <w:r w:rsidR="00D84DFE">
        <w:rPr>
          <w:color w:val="000000"/>
          <w:kern w:val="0"/>
          <w:sz w:val="24"/>
        </w:rPr>
        <w:t>5</w:t>
      </w:r>
      <w:r>
        <w:rPr>
          <w:rFonts w:hint="eastAsia"/>
          <w:color w:val="000000"/>
          <w:kern w:val="0"/>
          <w:sz w:val="24"/>
        </w:rPr>
        <w:t>年</w:t>
      </w:r>
      <w:r w:rsidR="00103066">
        <w:rPr>
          <w:color w:val="000000"/>
          <w:kern w:val="0"/>
          <w:sz w:val="24"/>
        </w:rPr>
        <w:t>9</w:t>
      </w:r>
      <w:r>
        <w:rPr>
          <w:rFonts w:hint="eastAsia"/>
          <w:color w:val="000000"/>
          <w:kern w:val="0"/>
          <w:sz w:val="24"/>
        </w:rPr>
        <w:t>月</w:t>
      </w:r>
      <w:r w:rsidR="00103066">
        <w:rPr>
          <w:color w:val="000000"/>
          <w:kern w:val="0"/>
          <w:sz w:val="24"/>
        </w:rPr>
        <w:t>2</w:t>
      </w:r>
      <w:r w:rsidR="00D84DFE">
        <w:rPr>
          <w:color w:val="000000"/>
          <w:kern w:val="0"/>
          <w:sz w:val="24"/>
        </w:rPr>
        <w:t>0</w:t>
      </w:r>
      <w:r>
        <w:rPr>
          <w:rFonts w:hint="eastAsia"/>
          <w:color w:val="000000"/>
          <w:kern w:val="0"/>
          <w:sz w:val="24"/>
        </w:rPr>
        <w:t>日</w:t>
      </w:r>
      <w:r w:rsidR="00D84DFE">
        <w:rPr>
          <w:color w:val="000000"/>
          <w:kern w:val="0"/>
          <w:sz w:val="24"/>
        </w:rPr>
        <w:t>9</w:t>
      </w:r>
      <w:r w:rsidR="00D84DFE">
        <w:rPr>
          <w:rFonts w:hint="eastAsia"/>
          <w:color w:val="000000"/>
          <w:kern w:val="0"/>
          <w:sz w:val="24"/>
        </w:rPr>
        <w:t>:0</w:t>
      </w:r>
      <w:r>
        <w:rPr>
          <w:color w:val="000000"/>
          <w:kern w:val="0"/>
          <w:sz w:val="24"/>
        </w:rPr>
        <w:t>0-12:30</w:t>
      </w:r>
    </w:p>
    <w:p w14:paraId="74B2B30E" w14:textId="77239BF3" w:rsidR="008D2BBB" w:rsidRDefault="0099429A">
      <w:pPr>
        <w:widowControl/>
        <w:snapToGrid w:val="0"/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 xml:space="preserve">     </w:t>
      </w:r>
      <w:r>
        <w:rPr>
          <w:rFonts w:hint="eastAsia"/>
          <w:color w:val="000000"/>
          <w:kern w:val="0"/>
          <w:sz w:val="24"/>
        </w:rPr>
        <w:t>复试地点：</w:t>
      </w:r>
      <w:r w:rsidR="00B07B1D">
        <w:rPr>
          <w:rFonts w:hint="eastAsia"/>
          <w:color w:val="000000"/>
          <w:kern w:val="0"/>
          <w:sz w:val="24"/>
        </w:rPr>
        <w:t>线上</w:t>
      </w:r>
    </w:p>
    <w:p w14:paraId="068C0FF5" w14:textId="77777777" w:rsidR="008D2BBB" w:rsidRDefault="0099429A">
      <w:pPr>
        <w:widowControl/>
        <w:snapToGrid w:val="0"/>
        <w:spacing w:line="360" w:lineRule="auto"/>
        <w:ind w:firstLineChars="200" w:firstLine="482"/>
        <w:rPr>
          <w:b/>
          <w:bCs/>
          <w:color w:val="000000"/>
          <w:kern w:val="0"/>
          <w:sz w:val="24"/>
        </w:rPr>
      </w:pPr>
      <w:r>
        <w:rPr>
          <w:rFonts w:hint="eastAsia"/>
          <w:b/>
          <w:bCs/>
          <w:color w:val="000000"/>
          <w:kern w:val="0"/>
          <w:sz w:val="24"/>
        </w:rPr>
        <w:t>（</w:t>
      </w:r>
      <w:r>
        <w:rPr>
          <w:b/>
          <w:bCs/>
          <w:color w:val="000000"/>
          <w:kern w:val="0"/>
          <w:sz w:val="24"/>
        </w:rPr>
        <w:t>2</w:t>
      </w:r>
      <w:r>
        <w:rPr>
          <w:rFonts w:hint="eastAsia"/>
          <w:b/>
          <w:bCs/>
          <w:color w:val="000000"/>
          <w:kern w:val="0"/>
          <w:sz w:val="24"/>
        </w:rPr>
        <w:t>）复试方式：</w:t>
      </w:r>
    </w:p>
    <w:p w14:paraId="18DC6F2D" w14:textId="77777777" w:rsidR="00E67332" w:rsidRDefault="0099429A">
      <w:pPr>
        <w:widowControl/>
        <w:snapToGrid w:val="0"/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color w:val="000000"/>
          <w:kern w:val="0"/>
          <w:sz w:val="24"/>
        </w:rPr>
        <w:t>采取线上网络视频的</w:t>
      </w:r>
      <w:r w:rsidR="001053C1">
        <w:rPr>
          <w:rFonts w:hint="eastAsia"/>
          <w:color w:val="000000"/>
          <w:kern w:val="0"/>
          <w:sz w:val="24"/>
        </w:rPr>
        <w:t>面试方式</w:t>
      </w:r>
      <w:r>
        <w:rPr>
          <w:rFonts w:hint="eastAsia"/>
          <w:bCs/>
          <w:sz w:val="24"/>
        </w:rPr>
        <w:t>。</w:t>
      </w:r>
    </w:p>
    <w:p w14:paraId="0EF33CAF" w14:textId="77777777" w:rsidR="008D2BBB" w:rsidRDefault="0099429A">
      <w:pPr>
        <w:widowControl/>
        <w:numPr>
          <w:ins w:id="0" w:author="Unknown" w:date="1900-01-01T00:00:00Z"/>
        </w:numPr>
        <w:snapToGrid w:val="0"/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线上面试的具体要求：考生采用</w:t>
      </w:r>
      <w:r>
        <w:rPr>
          <w:bCs/>
          <w:sz w:val="24"/>
        </w:rPr>
        <w:t>“</w:t>
      </w:r>
      <w:r>
        <w:rPr>
          <w:rFonts w:hint="eastAsia"/>
          <w:bCs/>
          <w:sz w:val="24"/>
        </w:rPr>
        <w:t>双机位</w:t>
      </w:r>
      <w:r>
        <w:rPr>
          <w:bCs/>
          <w:sz w:val="24"/>
        </w:rPr>
        <w:t>”</w:t>
      </w:r>
      <w:r>
        <w:rPr>
          <w:rFonts w:hint="eastAsia"/>
          <w:bCs/>
          <w:sz w:val="24"/>
        </w:rPr>
        <w:t>复试，</w:t>
      </w:r>
      <w:r>
        <w:rPr>
          <w:bCs/>
          <w:sz w:val="24"/>
        </w:rPr>
        <w:t>“</w:t>
      </w:r>
      <w:r>
        <w:rPr>
          <w:rFonts w:hint="eastAsia"/>
          <w:bCs/>
          <w:sz w:val="24"/>
        </w:rPr>
        <w:t>第一机位</w:t>
      </w:r>
      <w:r>
        <w:rPr>
          <w:bCs/>
          <w:sz w:val="24"/>
        </w:rPr>
        <w:t>”</w:t>
      </w:r>
      <w:r>
        <w:rPr>
          <w:rFonts w:hint="eastAsia"/>
          <w:bCs/>
          <w:sz w:val="24"/>
        </w:rPr>
        <w:t>采集考生音、视频源（考生正前方），考生应保证该机位本人可以清晰与学科</w:t>
      </w:r>
      <w:proofErr w:type="gramStart"/>
      <w:r>
        <w:rPr>
          <w:rFonts w:hint="eastAsia"/>
          <w:bCs/>
          <w:sz w:val="24"/>
        </w:rPr>
        <w:t>复试组</w:t>
      </w:r>
      <w:proofErr w:type="gramEnd"/>
      <w:r>
        <w:rPr>
          <w:rFonts w:hint="eastAsia"/>
          <w:bCs/>
          <w:sz w:val="24"/>
        </w:rPr>
        <w:t>交流互动并可无障碍阅读专业知识测试试题；</w:t>
      </w:r>
      <w:r>
        <w:rPr>
          <w:bCs/>
          <w:sz w:val="24"/>
        </w:rPr>
        <w:t>“</w:t>
      </w:r>
      <w:r>
        <w:rPr>
          <w:rFonts w:hint="eastAsia"/>
          <w:bCs/>
          <w:sz w:val="24"/>
        </w:rPr>
        <w:t>第二机位</w:t>
      </w:r>
      <w:r>
        <w:rPr>
          <w:bCs/>
          <w:sz w:val="24"/>
        </w:rPr>
        <w:t>”</w:t>
      </w:r>
      <w:r>
        <w:rPr>
          <w:rFonts w:hint="eastAsia"/>
          <w:bCs/>
          <w:sz w:val="24"/>
        </w:rPr>
        <w:t>采集考生所处环境的整体情况（复试场所远端）。请考生提前在复试设备上</w:t>
      </w:r>
      <w:proofErr w:type="gramStart"/>
      <w:r>
        <w:rPr>
          <w:rFonts w:hint="eastAsia"/>
          <w:bCs/>
          <w:sz w:val="24"/>
        </w:rPr>
        <w:t>安装腾讯会议</w:t>
      </w:r>
      <w:proofErr w:type="gramEnd"/>
      <w:r>
        <w:rPr>
          <w:rFonts w:hint="eastAsia"/>
          <w:bCs/>
          <w:sz w:val="24"/>
        </w:rPr>
        <w:t>APP</w:t>
      </w:r>
      <w:r>
        <w:rPr>
          <w:rFonts w:hint="eastAsia"/>
          <w:bCs/>
          <w:sz w:val="24"/>
        </w:rPr>
        <w:t>。</w:t>
      </w:r>
    </w:p>
    <w:p w14:paraId="246BCABC" w14:textId="77777777" w:rsidR="008D2BBB" w:rsidRDefault="0099429A">
      <w:pPr>
        <w:widowControl/>
        <w:snapToGrid w:val="0"/>
        <w:spacing w:beforeLines="50" w:before="156" w:line="360" w:lineRule="auto"/>
        <w:rPr>
          <w:rFonts w:eastAsia="黑体"/>
          <w:b/>
          <w:color w:val="000000"/>
          <w:kern w:val="0"/>
          <w:sz w:val="24"/>
        </w:rPr>
      </w:pPr>
      <w:r>
        <w:rPr>
          <w:rFonts w:eastAsia="黑体"/>
          <w:b/>
          <w:color w:val="000000"/>
          <w:kern w:val="0"/>
          <w:sz w:val="24"/>
        </w:rPr>
        <w:t>2</w:t>
      </w:r>
      <w:r>
        <w:rPr>
          <w:rFonts w:eastAsia="黑体" w:hint="eastAsia"/>
          <w:b/>
          <w:color w:val="000000"/>
          <w:kern w:val="0"/>
          <w:sz w:val="24"/>
        </w:rPr>
        <w:t>.</w:t>
      </w:r>
      <w:r>
        <w:rPr>
          <w:rFonts w:eastAsia="黑体"/>
          <w:b/>
          <w:color w:val="000000"/>
          <w:kern w:val="0"/>
          <w:sz w:val="24"/>
        </w:rPr>
        <w:t xml:space="preserve"> </w:t>
      </w:r>
      <w:r>
        <w:rPr>
          <w:rFonts w:eastAsia="黑体" w:hint="eastAsia"/>
          <w:b/>
          <w:color w:val="000000"/>
          <w:kern w:val="0"/>
          <w:sz w:val="24"/>
        </w:rPr>
        <w:t>复试内容及成绩计算</w:t>
      </w:r>
    </w:p>
    <w:p w14:paraId="564D5ADF" w14:textId="77777777" w:rsidR="008D2BBB" w:rsidRDefault="0099429A">
      <w:pPr>
        <w:spacing w:line="360" w:lineRule="auto"/>
        <w:ind w:firstLine="480"/>
        <w:rPr>
          <w:sz w:val="24"/>
        </w:rPr>
      </w:pPr>
      <w:r>
        <w:rPr>
          <w:rFonts w:hint="eastAsia"/>
          <w:b/>
          <w:kern w:val="0"/>
          <w:sz w:val="24"/>
        </w:rPr>
        <w:t>（</w:t>
      </w:r>
      <w:r>
        <w:rPr>
          <w:b/>
          <w:kern w:val="0"/>
          <w:sz w:val="24"/>
        </w:rPr>
        <w:t>1</w:t>
      </w:r>
      <w:r>
        <w:rPr>
          <w:rFonts w:hint="eastAsia"/>
          <w:b/>
          <w:kern w:val="0"/>
          <w:sz w:val="24"/>
        </w:rPr>
        <w:t>）英语听力和口语测试（</w:t>
      </w:r>
      <w:r>
        <w:rPr>
          <w:rFonts w:hint="eastAsia"/>
          <w:kern w:val="0"/>
          <w:sz w:val="24"/>
        </w:rPr>
        <w:t>满分</w:t>
      </w:r>
      <w:r>
        <w:rPr>
          <w:kern w:val="0"/>
          <w:sz w:val="24"/>
        </w:rPr>
        <w:t>100</w:t>
      </w:r>
      <w:r>
        <w:rPr>
          <w:rFonts w:hint="eastAsia"/>
          <w:sz w:val="24"/>
        </w:rPr>
        <w:t>分，时间约</w:t>
      </w:r>
      <w:r>
        <w:rPr>
          <w:sz w:val="24"/>
        </w:rPr>
        <w:t>10</w:t>
      </w:r>
      <w:r>
        <w:rPr>
          <w:rFonts w:hint="eastAsia"/>
          <w:sz w:val="24"/>
        </w:rPr>
        <w:t>分钟</w:t>
      </w:r>
      <w:r>
        <w:rPr>
          <w:sz w:val="24"/>
        </w:rPr>
        <w:t>/</w:t>
      </w:r>
      <w:r>
        <w:rPr>
          <w:rFonts w:hint="eastAsia"/>
          <w:sz w:val="24"/>
        </w:rPr>
        <w:t>人</w:t>
      </w:r>
      <w:r>
        <w:rPr>
          <w:rFonts w:hint="eastAsia"/>
          <w:b/>
          <w:kern w:val="0"/>
          <w:sz w:val="24"/>
        </w:rPr>
        <w:t>）</w:t>
      </w:r>
      <w:r>
        <w:rPr>
          <w:rFonts w:hint="eastAsia"/>
          <w:sz w:val="24"/>
        </w:rPr>
        <w:t>：复试专家小组老师用英语提问，考生用英文回答。</w:t>
      </w:r>
    </w:p>
    <w:p w14:paraId="70A40F46" w14:textId="77777777" w:rsidR="008D2BBB" w:rsidRDefault="0099429A">
      <w:pPr>
        <w:spacing w:line="360" w:lineRule="auto"/>
        <w:ind w:firstLine="480"/>
        <w:rPr>
          <w:sz w:val="24"/>
        </w:rPr>
      </w:pPr>
      <w:r>
        <w:rPr>
          <w:rFonts w:hint="eastAsia"/>
          <w:b/>
          <w:kern w:val="0"/>
          <w:sz w:val="24"/>
          <w:szCs w:val="21"/>
        </w:rPr>
        <w:t>（</w:t>
      </w:r>
      <w:r>
        <w:rPr>
          <w:b/>
          <w:kern w:val="0"/>
          <w:sz w:val="24"/>
          <w:szCs w:val="21"/>
        </w:rPr>
        <w:t>2</w:t>
      </w:r>
      <w:r>
        <w:rPr>
          <w:rFonts w:hint="eastAsia"/>
          <w:b/>
          <w:kern w:val="0"/>
          <w:sz w:val="24"/>
          <w:szCs w:val="21"/>
        </w:rPr>
        <w:t>）</w:t>
      </w:r>
      <w:r>
        <w:rPr>
          <w:rFonts w:hint="eastAsia"/>
          <w:b/>
          <w:kern w:val="0"/>
          <w:sz w:val="24"/>
        </w:rPr>
        <w:t>综合素质考核</w:t>
      </w:r>
      <w:r>
        <w:rPr>
          <w:rFonts w:hint="eastAsia"/>
          <w:sz w:val="24"/>
        </w:rPr>
        <w:t>（</w:t>
      </w:r>
      <w:r>
        <w:rPr>
          <w:rFonts w:hint="eastAsia"/>
          <w:color w:val="000000"/>
          <w:kern w:val="0"/>
          <w:sz w:val="24"/>
        </w:rPr>
        <w:t>满分</w:t>
      </w:r>
      <w:r>
        <w:rPr>
          <w:color w:val="000000"/>
          <w:kern w:val="0"/>
          <w:sz w:val="24"/>
        </w:rPr>
        <w:t>100</w:t>
      </w:r>
      <w:r>
        <w:rPr>
          <w:rFonts w:hint="eastAsia"/>
          <w:color w:val="000000"/>
          <w:kern w:val="0"/>
          <w:sz w:val="24"/>
        </w:rPr>
        <w:t>分，时间约</w:t>
      </w:r>
      <w:r>
        <w:rPr>
          <w:color w:val="000000"/>
          <w:kern w:val="0"/>
          <w:sz w:val="24"/>
        </w:rPr>
        <w:t>10-15</w:t>
      </w:r>
      <w:r>
        <w:rPr>
          <w:rFonts w:hint="eastAsia"/>
          <w:color w:val="000000"/>
          <w:kern w:val="0"/>
          <w:sz w:val="24"/>
        </w:rPr>
        <w:t>分钟</w:t>
      </w:r>
      <w:r>
        <w:rPr>
          <w:color w:val="000000"/>
          <w:kern w:val="0"/>
          <w:sz w:val="24"/>
        </w:rPr>
        <w:t>/</w:t>
      </w:r>
      <w:r>
        <w:rPr>
          <w:rFonts w:hint="eastAsia"/>
          <w:color w:val="000000"/>
          <w:kern w:val="0"/>
          <w:sz w:val="24"/>
        </w:rPr>
        <w:t>人）：</w:t>
      </w:r>
      <w:r>
        <w:rPr>
          <w:rFonts w:hint="eastAsia"/>
          <w:sz w:val="24"/>
        </w:rPr>
        <w:t>复试专家小组老师</w:t>
      </w:r>
      <w:proofErr w:type="gramStart"/>
      <w:r>
        <w:rPr>
          <w:rFonts w:hint="eastAsia"/>
          <w:color w:val="000000"/>
          <w:kern w:val="0"/>
          <w:sz w:val="24"/>
        </w:rPr>
        <w:t>事先备题提问</w:t>
      </w:r>
      <w:proofErr w:type="gramEnd"/>
      <w:r>
        <w:rPr>
          <w:rFonts w:hint="eastAsia"/>
          <w:color w:val="000000"/>
          <w:kern w:val="0"/>
          <w:sz w:val="24"/>
        </w:rPr>
        <w:t>以及结合随机提问，综合考察考生的综合素质、研究潜质，以及基础和专业知识水平等。</w:t>
      </w:r>
    </w:p>
    <w:p w14:paraId="60EAF0B5" w14:textId="77777777" w:rsidR="008D2BBB" w:rsidRDefault="0099429A">
      <w:pPr>
        <w:widowControl/>
        <w:numPr>
          <w:ins w:id="1" w:author="Unknown" w:date="2020-10-05T10:35:00Z"/>
        </w:numPr>
        <w:snapToGrid w:val="0"/>
        <w:spacing w:beforeLines="50" w:before="156" w:line="360" w:lineRule="auto"/>
        <w:rPr>
          <w:rFonts w:eastAsia="黑体"/>
          <w:b/>
          <w:color w:val="000000"/>
          <w:kern w:val="0"/>
          <w:sz w:val="24"/>
          <w:highlight w:val="yellow"/>
        </w:rPr>
      </w:pPr>
      <w:r>
        <w:rPr>
          <w:rFonts w:eastAsia="黑体"/>
          <w:b/>
          <w:color w:val="000000"/>
          <w:kern w:val="0"/>
          <w:sz w:val="24"/>
        </w:rPr>
        <w:t>3</w:t>
      </w:r>
      <w:r>
        <w:rPr>
          <w:rFonts w:eastAsia="黑体" w:hint="eastAsia"/>
          <w:b/>
          <w:color w:val="000000"/>
          <w:kern w:val="0"/>
          <w:sz w:val="24"/>
        </w:rPr>
        <w:t>.</w:t>
      </w:r>
      <w:r>
        <w:rPr>
          <w:rFonts w:eastAsia="黑体"/>
          <w:b/>
          <w:color w:val="000000"/>
          <w:kern w:val="0"/>
          <w:sz w:val="24"/>
        </w:rPr>
        <w:t xml:space="preserve"> </w:t>
      </w:r>
      <w:r>
        <w:rPr>
          <w:rFonts w:hint="eastAsia"/>
          <w:b/>
          <w:kern w:val="0"/>
          <w:sz w:val="24"/>
        </w:rPr>
        <w:t>复试总成绩计算（复试满分为</w:t>
      </w:r>
      <w:r>
        <w:rPr>
          <w:rFonts w:hint="eastAsia"/>
          <w:b/>
          <w:kern w:val="0"/>
          <w:sz w:val="24"/>
        </w:rPr>
        <w:t>100</w:t>
      </w:r>
      <w:r>
        <w:rPr>
          <w:rFonts w:hint="eastAsia"/>
          <w:b/>
          <w:kern w:val="0"/>
          <w:sz w:val="24"/>
        </w:rPr>
        <w:t>分，</w:t>
      </w:r>
      <w:r>
        <w:rPr>
          <w:rFonts w:hint="eastAsia"/>
          <w:b/>
          <w:kern w:val="0"/>
          <w:sz w:val="24"/>
        </w:rPr>
        <w:t>60</w:t>
      </w:r>
      <w:r>
        <w:rPr>
          <w:rFonts w:hint="eastAsia"/>
          <w:b/>
          <w:kern w:val="0"/>
          <w:sz w:val="24"/>
        </w:rPr>
        <w:t>分及格）</w:t>
      </w:r>
    </w:p>
    <w:p w14:paraId="30212865" w14:textId="77777777" w:rsidR="008D2BBB" w:rsidRDefault="0099429A">
      <w:pPr>
        <w:widowControl/>
        <w:numPr>
          <w:ins w:id="2" w:author="Unknown" w:date="2020-10-05T10:35:00Z"/>
        </w:numPr>
        <w:snapToGrid w:val="0"/>
        <w:spacing w:line="360" w:lineRule="auto"/>
        <w:ind w:firstLineChars="200" w:firstLine="480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复试总成绩</w:t>
      </w:r>
      <w:r>
        <w:rPr>
          <w:color w:val="000000"/>
          <w:kern w:val="0"/>
          <w:sz w:val="24"/>
        </w:rPr>
        <w:t>=</w:t>
      </w:r>
      <w:r>
        <w:rPr>
          <w:rFonts w:hint="eastAsia"/>
          <w:color w:val="000000"/>
          <w:kern w:val="0"/>
          <w:sz w:val="24"/>
        </w:rPr>
        <w:t>外语听力口语成绩</w:t>
      </w:r>
      <w:r>
        <w:rPr>
          <w:rFonts w:ascii="宋体" w:hAnsi="宋体" w:hint="eastAsia"/>
          <w:color w:val="000000"/>
          <w:kern w:val="0"/>
          <w:sz w:val="24"/>
        </w:rPr>
        <w:t>×</w:t>
      </w:r>
      <w:r>
        <w:rPr>
          <w:color w:val="000000"/>
          <w:kern w:val="0"/>
          <w:sz w:val="24"/>
        </w:rPr>
        <w:t>40</w:t>
      </w:r>
      <w:r>
        <w:rPr>
          <w:rFonts w:hint="eastAsia"/>
          <w:color w:val="000000"/>
          <w:kern w:val="0"/>
          <w:sz w:val="24"/>
        </w:rPr>
        <w:t>%</w:t>
      </w:r>
      <w:r>
        <w:rPr>
          <w:color w:val="000000"/>
          <w:kern w:val="0"/>
          <w:sz w:val="24"/>
        </w:rPr>
        <w:t>+</w:t>
      </w:r>
      <w:r>
        <w:rPr>
          <w:rFonts w:hint="eastAsia"/>
          <w:color w:val="000000"/>
          <w:kern w:val="0"/>
          <w:sz w:val="24"/>
        </w:rPr>
        <w:t>综合素质面试成绩</w:t>
      </w:r>
      <w:r>
        <w:rPr>
          <w:rFonts w:ascii="宋体" w:hAnsi="宋体" w:hint="eastAsia"/>
          <w:color w:val="000000"/>
          <w:kern w:val="0"/>
          <w:sz w:val="24"/>
        </w:rPr>
        <w:t>×</w:t>
      </w:r>
      <w:r>
        <w:rPr>
          <w:rFonts w:hint="eastAsia"/>
          <w:color w:val="000000"/>
          <w:kern w:val="0"/>
          <w:sz w:val="24"/>
        </w:rPr>
        <w:t>6</w:t>
      </w:r>
      <w:r>
        <w:rPr>
          <w:color w:val="000000"/>
          <w:kern w:val="0"/>
          <w:sz w:val="24"/>
        </w:rPr>
        <w:t>0</w:t>
      </w:r>
      <w:r>
        <w:rPr>
          <w:rFonts w:hint="eastAsia"/>
          <w:color w:val="000000"/>
          <w:kern w:val="0"/>
          <w:sz w:val="24"/>
        </w:rPr>
        <w:t>%</w:t>
      </w:r>
      <w:r>
        <w:rPr>
          <w:color w:val="000000"/>
          <w:kern w:val="0"/>
          <w:sz w:val="24"/>
        </w:rPr>
        <w:t xml:space="preserve"> </w:t>
      </w:r>
    </w:p>
    <w:p w14:paraId="03177FF7" w14:textId="77777777" w:rsidR="008D2BBB" w:rsidRDefault="008D2BBB">
      <w:pPr>
        <w:widowControl/>
        <w:snapToGrid w:val="0"/>
        <w:spacing w:line="360" w:lineRule="auto"/>
        <w:rPr>
          <w:color w:val="000000"/>
          <w:kern w:val="0"/>
          <w:sz w:val="24"/>
          <w:szCs w:val="21"/>
        </w:rPr>
      </w:pPr>
    </w:p>
    <w:p w14:paraId="3794CEF8" w14:textId="77777777" w:rsidR="008D2BBB" w:rsidRDefault="008D2BBB">
      <w:pPr>
        <w:widowControl/>
        <w:snapToGrid w:val="0"/>
        <w:spacing w:line="360" w:lineRule="auto"/>
        <w:rPr>
          <w:color w:val="000000"/>
          <w:kern w:val="0"/>
          <w:sz w:val="24"/>
          <w:szCs w:val="21"/>
        </w:rPr>
      </w:pPr>
    </w:p>
    <w:p w14:paraId="62D4C853" w14:textId="77777777" w:rsidR="008D2BBB" w:rsidRDefault="0099429A">
      <w:pPr>
        <w:widowControl/>
        <w:snapToGrid w:val="0"/>
        <w:spacing w:line="360" w:lineRule="auto"/>
        <w:ind w:right="240"/>
        <w:jc w:val="right"/>
        <w:rPr>
          <w:color w:val="000000"/>
          <w:kern w:val="0"/>
          <w:sz w:val="24"/>
          <w:szCs w:val="21"/>
        </w:rPr>
      </w:pPr>
      <w:r>
        <w:rPr>
          <w:rFonts w:hint="eastAsia"/>
          <w:color w:val="000000"/>
          <w:kern w:val="0"/>
          <w:sz w:val="24"/>
          <w:szCs w:val="21"/>
        </w:rPr>
        <w:t>植物学科</w:t>
      </w:r>
    </w:p>
    <w:p w14:paraId="18160CE5" w14:textId="598F9FF3" w:rsidR="008D2BBB" w:rsidRDefault="0099429A">
      <w:pPr>
        <w:widowControl/>
        <w:snapToGrid w:val="0"/>
        <w:spacing w:line="360" w:lineRule="auto"/>
        <w:jc w:val="right"/>
        <w:rPr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  <w:szCs w:val="21"/>
        </w:rPr>
        <w:t>202</w:t>
      </w:r>
      <w:r w:rsidR="00D84DFE">
        <w:rPr>
          <w:color w:val="000000"/>
          <w:kern w:val="0"/>
          <w:sz w:val="24"/>
          <w:szCs w:val="21"/>
        </w:rPr>
        <w:t>5</w:t>
      </w:r>
      <w:r>
        <w:rPr>
          <w:rFonts w:hint="eastAsia"/>
          <w:color w:val="000000"/>
          <w:kern w:val="0"/>
          <w:sz w:val="24"/>
          <w:szCs w:val="21"/>
        </w:rPr>
        <w:t>年</w:t>
      </w:r>
      <w:r w:rsidR="00D84DFE">
        <w:rPr>
          <w:color w:val="000000"/>
          <w:kern w:val="0"/>
          <w:sz w:val="24"/>
          <w:szCs w:val="21"/>
        </w:rPr>
        <w:t>9</w:t>
      </w:r>
      <w:r>
        <w:rPr>
          <w:rFonts w:hint="eastAsia"/>
          <w:color w:val="000000"/>
          <w:kern w:val="0"/>
          <w:sz w:val="24"/>
          <w:szCs w:val="21"/>
        </w:rPr>
        <w:t>月</w:t>
      </w:r>
    </w:p>
    <w:sectPr w:rsidR="008D2BBB">
      <w:pgSz w:w="11906" w:h="16838"/>
      <w:pgMar w:top="1304" w:right="1474" w:bottom="1021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5BE6E" w14:textId="77777777" w:rsidR="0099429A" w:rsidRDefault="0099429A" w:rsidP="00E563FC">
      <w:r>
        <w:separator/>
      </w:r>
    </w:p>
  </w:endnote>
  <w:endnote w:type="continuationSeparator" w:id="0">
    <w:p w14:paraId="4C7E857D" w14:textId="77777777" w:rsidR="0099429A" w:rsidRDefault="0099429A" w:rsidP="00E5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B396A" w14:textId="77777777" w:rsidR="0099429A" w:rsidRDefault="0099429A" w:rsidP="00E563FC">
      <w:r>
        <w:separator/>
      </w:r>
    </w:p>
  </w:footnote>
  <w:footnote w:type="continuationSeparator" w:id="0">
    <w:p w14:paraId="3686DDFC" w14:textId="77777777" w:rsidR="0099429A" w:rsidRDefault="0099429A" w:rsidP="00E563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D6F"/>
    <w:rsid w:val="00001164"/>
    <w:rsid w:val="00001F2C"/>
    <w:rsid w:val="0000203F"/>
    <w:rsid w:val="00006FA3"/>
    <w:rsid w:val="00010D1E"/>
    <w:rsid w:val="00013524"/>
    <w:rsid w:val="000234C2"/>
    <w:rsid w:val="00023AE6"/>
    <w:rsid w:val="000329CA"/>
    <w:rsid w:val="00034CC2"/>
    <w:rsid w:val="000469C5"/>
    <w:rsid w:val="0005380A"/>
    <w:rsid w:val="00076A32"/>
    <w:rsid w:val="000810D0"/>
    <w:rsid w:val="000841A2"/>
    <w:rsid w:val="00093252"/>
    <w:rsid w:val="000A3073"/>
    <w:rsid w:val="000B3B20"/>
    <w:rsid w:val="000B6499"/>
    <w:rsid w:val="000B6B7C"/>
    <w:rsid w:val="000B7F8C"/>
    <w:rsid w:val="000C767C"/>
    <w:rsid w:val="000F4104"/>
    <w:rsid w:val="000F702E"/>
    <w:rsid w:val="00103066"/>
    <w:rsid w:val="001053C1"/>
    <w:rsid w:val="001116EB"/>
    <w:rsid w:val="00115677"/>
    <w:rsid w:val="00117D19"/>
    <w:rsid w:val="00131D59"/>
    <w:rsid w:val="00135842"/>
    <w:rsid w:val="00135BBC"/>
    <w:rsid w:val="00161698"/>
    <w:rsid w:val="00163D4C"/>
    <w:rsid w:val="001645D8"/>
    <w:rsid w:val="00174787"/>
    <w:rsid w:val="0017677B"/>
    <w:rsid w:val="00191474"/>
    <w:rsid w:val="001A24CB"/>
    <w:rsid w:val="001A7C81"/>
    <w:rsid w:val="001B076B"/>
    <w:rsid w:val="001B32C9"/>
    <w:rsid w:val="001B3853"/>
    <w:rsid w:val="001B6A4F"/>
    <w:rsid w:val="001C711E"/>
    <w:rsid w:val="001C7374"/>
    <w:rsid w:val="001D1CC8"/>
    <w:rsid w:val="001D3B59"/>
    <w:rsid w:val="001D49AD"/>
    <w:rsid w:val="001E3B1A"/>
    <w:rsid w:val="001E543A"/>
    <w:rsid w:val="001F05FC"/>
    <w:rsid w:val="001F5AA1"/>
    <w:rsid w:val="002176FE"/>
    <w:rsid w:val="00227C7F"/>
    <w:rsid w:val="00227D6F"/>
    <w:rsid w:val="00240ED7"/>
    <w:rsid w:val="002425FE"/>
    <w:rsid w:val="00257390"/>
    <w:rsid w:val="002643D2"/>
    <w:rsid w:val="00270379"/>
    <w:rsid w:val="002775BA"/>
    <w:rsid w:val="00284770"/>
    <w:rsid w:val="00286399"/>
    <w:rsid w:val="002A4551"/>
    <w:rsid w:val="002A59B2"/>
    <w:rsid w:val="002A5E19"/>
    <w:rsid w:val="002A5F93"/>
    <w:rsid w:val="002A7A9F"/>
    <w:rsid w:val="002B13A5"/>
    <w:rsid w:val="002B51AB"/>
    <w:rsid w:val="002B7A66"/>
    <w:rsid w:val="002C28C9"/>
    <w:rsid w:val="002C6F5B"/>
    <w:rsid w:val="002E5E8E"/>
    <w:rsid w:val="002F3285"/>
    <w:rsid w:val="002F6A14"/>
    <w:rsid w:val="00301755"/>
    <w:rsid w:val="003027A3"/>
    <w:rsid w:val="00305E33"/>
    <w:rsid w:val="003252DE"/>
    <w:rsid w:val="00333E3C"/>
    <w:rsid w:val="00335611"/>
    <w:rsid w:val="00337AC1"/>
    <w:rsid w:val="003441AB"/>
    <w:rsid w:val="003524BA"/>
    <w:rsid w:val="003564A5"/>
    <w:rsid w:val="00357CD9"/>
    <w:rsid w:val="0036335F"/>
    <w:rsid w:val="00363558"/>
    <w:rsid w:val="00365B2D"/>
    <w:rsid w:val="00396A5B"/>
    <w:rsid w:val="003A3A08"/>
    <w:rsid w:val="003A6C57"/>
    <w:rsid w:val="003B18DC"/>
    <w:rsid w:val="003B72F4"/>
    <w:rsid w:val="003C00C0"/>
    <w:rsid w:val="003D6184"/>
    <w:rsid w:val="003D6E32"/>
    <w:rsid w:val="003E0442"/>
    <w:rsid w:val="003F2263"/>
    <w:rsid w:val="00407A93"/>
    <w:rsid w:val="00422E24"/>
    <w:rsid w:val="00441A7C"/>
    <w:rsid w:val="00442E37"/>
    <w:rsid w:val="00446494"/>
    <w:rsid w:val="00446DAC"/>
    <w:rsid w:val="00447C54"/>
    <w:rsid w:val="0045134D"/>
    <w:rsid w:val="004617FD"/>
    <w:rsid w:val="00462DA9"/>
    <w:rsid w:val="00464663"/>
    <w:rsid w:val="00471229"/>
    <w:rsid w:val="00480514"/>
    <w:rsid w:val="004A104D"/>
    <w:rsid w:val="004A79E3"/>
    <w:rsid w:val="004B1F4B"/>
    <w:rsid w:val="004C4D5A"/>
    <w:rsid w:val="004E0F21"/>
    <w:rsid w:val="004F435C"/>
    <w:rsid w:val="004F689E"/>
    <w:rsid w:val="00506A5B"/>
    <w:rsid w:val="00512D78"/>
    <w:rsid w:val="00524BAF"/>
    <w:rsid w:val="00530933"/>
    <w:rsid w:val="00540BFE"/>
    <w:rsid w:val="005417F1"/>
    <w:rsid w:val="005420CE"/>
    <w:rsid w:val="00544A86"/>
    <w:rsid w:val="00553AAA"/>
    <w:rsid w:val="005619FB"/>
    <w:rsid w:val="00563DA7"/>
    <w:rsid w:val="0056647D"/>
    <w:rsid w:val="00570963"/>
    <w:rsid w:val="00574338"/>
    <w:rsid w:val="0057717E"/>
    <w:rsid w:val="005A2AE3"/>
    <w:rsid w:val="005A596C"/>
    <w:rsid w:val="005B2ED7"/>
    <w:rsid w:val="005C0620"/>
    <w:rsid w:val="005C5F1B"/>
    <w:rsid w:val="005D0235"/>
    <w:rsid w:val="005D0AA5"/>
    <w:rsid w:val="005D1F31"/>
    <w:rsid w:val="005D540D"/>
    <w:rsid w:val="005E387E"/>
    <w:rsid w:val="005E7879"/>
    <w:rsid w:val="0060462C"/>
    <w:rsid w:val="00637FA6"/>
    <w:rsid w:val="00660A04"/>
    <w:rsid w:val="006633D1"/>
    <w:rsid w:val="0066411F"/>
    <w:rsid w:val="006641CD"/>
    <w:rsid w:val="00673280"/>
    <w:rsid w:val="006740E8"/>
    <w:rsid w:val="00676A2B"/>
    <w:rsid w:val="00683A73"/>
    <w:rsid w:val="00684BB9"/>
    <w:rsid w:val="00697CA3"/>
    <w:rsid w:val="006A152C"/>
    <w:rsid w:val="006A6825"/>
    <w:rsid w:val="006D2E42"/>
    <w:rsid w:val="006E01C5"/>
    <w:rsid w:val="006E1DA6"/>
    <w:rsid w:val="006E2344"/>
    <w:rsid w:val="006E4C2A"/>
    <w:rsid w:val="007076C7"/>
    <w:rsid w:val="00712042"/>
    <w:rsid w:val="0071376D"/>
    <w:rsid w:val="00727060"/>
    <w:rsid w:val="007374E7"/>
    <w:rsid w:val="00740545"/>
    <w:rsid w:val="00770253"/>
    <w:rsid w:val="0078731E"/>
    <w:rsid w:val="007901A8"/>
    <w:rsid w:val="007936CB"/>
    <w:rsid w:val="00793CA9"/>
    <w:rsid w:val="00793F7F"/>
    <w:rsid w:val="007C1F9F"/>
    <w:rsid w:val="007C4055"/>
    <w:rsid w:val="007C6882"/>
    <w:rsid w:val="007C76FE"/>
    <w:rsid w:val="007D07D0"/>
    <w:rsid w:val="007D1559"/>
    <w:rsid w:val="007F0E76"/>
    <w:rsid w:val="00831569"/>
    <w:rsid w:val="00832FC5"/>
    <w:rsid w:val="00835570"/>
    <w:rsid w:val="008366D0"/>
    <w:rsid w:val="008367CB"/>
    <w:rsid w:val="00846146"/>
    <w:rsid w:val="0085069D"/>
    <w:rsid w:val="00864B7D"/>
    <w:rsid w:val="00870D24"/>
    <w:rsid w:val="008716D9"/>
    <w:rsid w:val="0088181E"/>
    <w:rsid w:val="00885059"/>
    <w:rsid w:val="008942F4"/>
    <w:rsid w:val="008D020E"/>
    <w:rsid w:val="008D143E"/>
    <w:rsid w:val="008D2BBB"/>
    <w:rsid w:val="008D5222"/>
    <w:rsid w:val="008E02FF"/>
    <w:rsid w:val="008E0736"/>
    <w:rsid w:val="008E5D22"/>
    <w:rsid w:val="008E70A8"/>
    <w:rsid w:val="008F089B"/>
    <w:rsid w:val="008F42A7"/>
    <w:rsid w:val="008F7915"/>
    <w:rsid w:val="00905731"/>
    <w:rsid w:val="00907AE3"/>
    <w:rsid w:val="0091245C"/>
    <w:rsid w:val="0091584E"/>
    <w:rsid w:val="00927990"/>
    <w:rsid w:val="009425B1"/>
    <w:rsid w:val="0094711D"/>
    <w:rsid w:val="00947655"/>
    <w:rsid w:val="009550C6"/>
    <w:rsid w:val="00960C69"/>
    <w:rsid w:val="00964D2A"/>
    <w:rsid w:val="00966E36"/>
    <w:rsid w:val="00967AAD"/>
    <w:rsid w:val="009730A8"/>
    <w:rsid w:val="00990FCC"/>
    <w:rsid w:val="00991D2E"/>
    <w:rsid w:val="0099429A"/>
    <w:rsid w:val="009959AA"/>
    <w:rsid w:val="009A03EA"/>
    <w:rsid w:val="009A0414"/>
    <w:rsid w:val="009A7BF5"/>
    <w:rsid w:val="009B7473"/>
    <w:rsid w:val="009C4C4A"/>
    <w:rsid w:val="009D0666"/>
    <w:rsid w:val="009D1246"/>
    <w:rsid w:val="009E4EC8"/>
    <w:rsid w:val="00A008ED"/>
    <w:rsid w:val="00A3342D"/>
    <w:rsid w:val="00A4014B"/>
    <w:rsid w:val="00A43D19"/>
    <w:rsid w:val="00A44C1A"/>
    <w:rsid w:val="00A6759E"/>
    <w:rsid w:val="00A81F4C"/>
    <w:rsid w:val="00A95B33"/>
    <w:rsid w:val="00A95CAB"/>
    <w:rsid w:val="00AA37C5"/>
    <w:rsid w:val="00AA6394"/>
    <w:rsid w:val="00AB28C7"/>
    <w:rsid w:val="00AC1AC2"/>
    <w:rsid w:val="00AD51D2"/>
    <w:rsid w:val="00AE21E6"/>
    <w:rsid w:val="00B02AEB"/>
    <w:rsid w:val="00B05FAB"/>
    <w:rsid w:val="00B07B1D"/>
    <w:rsid w:val="00B13894"/>
    <w:rsid w:val="00B13A3C"/>
    <w:rsid w:val="00B17260"/>
    <w:rsid w:val="00B17760"/>
    <w:rsid w:val="00B2070F"/>
    <w:rsid w:val="00B22EB3"/>
    <w:rsid w:val="00B306BB"/>
    <w:rsid w:val="00B44375"/>
    <w:rsid w:val="00B503A3"/>
    <w:rsid w:val="00B51536"/>
    <w:rsid w:val="00B54199"/>
    <w:rsid w:val="00B60B83"/>
    <w:rsid w:val="00B61852"/>
    <w:rsid w:val="00B81F5E"/>
    <w:rsid w:val="00B9778B"/>
    <w:rsid w:val="00BB0ED9"/>
    <w:rsid w:val="00BB79C1"/>
    <w:rsid w:val="00BC37A7"/>
    <w:rsid w:val="00C30480"/>
    <w:rsid w:val="00C33CB0"/>
    <w:rsid w:val="00C54A49"/>
    <w:rsid w:val="00C63234"/>
    <w:rsid w:val="00C7507C"/>
    <w:rsid w:val="00C80A64"/>
    <w:rsid w:val="00CA3124"/>
    <w:rsid w:val="00CA6721"/>
    <w:rsid w:val="00CA6A3A"/>
    <w:rsid w:val="00CB4EE2"/>
    <w:rsid w:val="00CE0FFE"/>
    <w:rsid w:val="00CF38BC"/>
    <w:rsid w:val="00D0502C"/>
    <w:rsid w:val="00D13A32"/>
    <w:rsid w:val="00D225DD"/>
    <w:rsid w:val="00D42F12"/>
    <w:rsid w:val="00D525A1"/>
    <w:rsid w:val="00D54D72"/>
    <w:rsid w:val="00D54E55"/>
    <w:rsid w:val="00D56310"/>
    <w:rsid w:val="00D6355C"/>
    <w:rsid w:val="00D737A5"/>
    <w:rsid w:val="00D82A92"/>
    <w:rsid w:val="00D84DFE"/>
    <w:rsid w:val="00D919AC"/>
    <w:rsid w:val="00D91E31"/>
    <w:rsid w:val="00DB3212"/>
    <w:rsid w:val="00DB7A75"/>
    <w:rsid w:val="00DC1A6F"/>
    <w:rsid w:val="00DC44E8"/>
    <w:rsid w:val="00DD303A"/>
    <w:rsid w:val="00DD5DF9"/>
    <w:rsid w:val="00DE584A"/>
    <w:rsid w:val="00DE6552"/>
    <w:rsid w:val="00E1374C"/>
    <w:rsid w:val="00E53018"/>
    <w:rsid w:val="00E55C7F"/>
    <w:rsid w:val="00E563FC"/>
    <w:rsid w:val="00E67332"/>
    <w:rsid w:val="00E7090A"/>
    <w:rsid w:val="00E7575B"/>
    <w:rsid w:val="00E85794"/>
    <w:rsid w:val="00E9292D"/>
    <w:rsid w:val="00EA526A"/>
    <w:rsid w:val="00EB2C4E"/>
    <w:rsid w:val="00EB407A"/>
    <w:rsid w:val="00EC0845"/>
    <w:rsid w:val="00ED0C4A"/>
    <w:rsid w:val="00ED3C39"/>
    <w:rsid w:val="00ED403A"/>
    <w:rsid w:val="00EE28E6"/>
    <w:rsid w:val="00EE35D0"/>
    <w:rsid w:val="00EE7EC2"/>
    <w:rsid w:val="00EF462E"/>
    <w:rsid w:val="00F0465B"/>
    <w:rsid w:val="00F21E82"/>
    <w:rsid w:val="00F434B5"/>
    <w:rsid w:val="00F460A6"/>
    <w:rsid w:val="00F64EE6"/>
    <w:rsid w:val="00F65F6D"/>
    <w:rsid w:val="00F729B9"/>
    <w:rsid w:val="00F73A4B"/>
    <w:rsid w:val="00F8037B"/>
    <w:rsid w:val="00F84F2B"/>
    <w:rsid w:val="00F90B34"/>
    <w:rsid w:val="00FA0DE8"/>
    <w:rsid w:val="00FC6BBB"/>
    <w:rsid w:val="00FD5471"/>
    <w:rsid w:val="00FF018C"/>
    <w:rsid w:val="00FF3048"/>
    <w:rsid w:val="079F6B5F"/>
    <w:rsid w:val="0941016F"/>
    <w:rsid w:val="0A6D1FCA"/>
    <w:rsid w:val="127D1C5D"/>
    <w:rsid w:val="186B792E"/>
    <w:rsid w:val="24DD358B"/>
    <w:rsid w:val="33AA128E"/>
    <w:rsid w:val="4D1D05CA"/>
    <w:rsid w:val="50D756B8"/>
    <w:rsid w:val="530F4513"/>
    <w:rsid w:val="5F3A6AA1"/>
    <w:rsid w:val="616F4112"/>
    <w:rsid w:val="6F7231B7"/>
    <w:rsid w:val="6FC175C8"/>
    <w:rsid w:val="737C06D6"/>
    <w:rsid w:val="74A34A88"/>
    <w:rsid w:val="7604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F8920E"/>
  <w15:docId w15:val="{9E77C0BF-E73F-43E0-96B3-C7F3C3747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qFormat="1"/>
    <w:lsdException w:name="FollowedHyperlink" w:locked="1" w:semiHidden="1" w:unhideWhenUsed="1"/>
    <w:lsdException w:name="Strong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pPr>
      <w:jc w:val="left"/>
    </w:pPr>
  </w:style>
  <w:style w:type="paragraph" w:styleId="a5">
    <w:name w:val="Balloon Text"/>
    <w:basedOn w:val="a"/>
    <w:link w:val="a6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Strong"/>
    <w:basedOn w:val="a0"/>
    <w:uiPriority w:val="99"/>
    <w:qFormat/>
    <w:rPr>
      <w:rFonts w:cs="Times New Roman"/>
      <w:b/>
    </w:rPr>
  </w:style>
  <w:style w:type="character" w:styleId="ac">
    <w:name w:val="Hyperlink"/>
    <w:basedOn w:val="a0"/>
    <w:uiPriority w:val="99"/>
    <w:qFormat/>
    <w:rPr>
      <w:rFonts w:cs="Times New Roman"/>
      <w:color w:val="0563C1"/>
      <w:u w:val="single"/>
    </w:rPr>
  </w:style>
  <w:style w:type="character" w:styleId="ad">
    <w:name w:val="annotation reference"/>
    <w:basedOn w:val="a0"/>
    <w:uiPriority w:val="99"/>
    <w:qFormat/>
    <w:rPr>
      <w:rFonts w:cs="Times New Roman"/>
      <w:sz w:val="21"/>
    </w:rPr>
  </w:style>
  <w:style w:type="character" w:customStyle="1" w:styleId="a4">
    <w:name w:val="批注文字 字符"/>
    <w:basedOn w:val="a0"/>
    <w:link w:val="a3"/>
    <w:uiPriority w:val="99"/>
    <w:semiHidden/>
    <w:locked/>
    <w:rPr>
      <w:rFonts w:cs="Times New Roman"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locked/>
    <w:rPr>
      <w:rFonts w:cs="Times New Roman"/>
      <w:kern w:val="2"/>
      <w:sz w:val="18"/>
    </w:rPr>
  </w:style>
  <w:style w:type="character" w:customStyle="1" w:styleId="a8">
    <w:name w:val="页脚 字符"/>
    <w:basedOn w:val="a0"/>
    <w:link w:val="a7"/>
    <w:uiPriority w:val="99"/>
    <w:qFormat/>
    <w:locked/>
    <w:rPr>
      <w:rFonts w:cs="Times New Roman"/>
      <w:kern w:val="2"/>
      <w:sz w:val="18"/>
    </w:rPr>
  </w:style>
  <w:style w:type="character" w:customStyle="1" w:styleId="aa">
    <w:name w:val="页眉 字符"/>
    <w:basedOn w:val="a0"/>
    <w:link w:val="a9"/>
    <w:uiPriority w:val="99"/>
    <w:qFormat/>
    <w:locked/>
    <w:rPr>
      <w:rFonts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>微软中国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林木遗传育种学科复试办法</dc:title>
  <dc:creator>USER</dc:creator>
  <cp:lastModifiedBy>Yangdi</cp:lastModifiedBy>
  <cp:revision>2</cp:revision>
  <dcterms:created xsi:type="dcterms:W3CDTF">2025-09-10T07:25:00Z</dcterms:created>
  <dcterms:modified xsi:type="dcterms:W3CDTF">2025-09-10T07:25:00Z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2ADF9F4C6E5B489F9CDCBCC1857BCA6D</vt:lpwstr>
  </property>
</Properties>
</file>